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03FE8" w14:textId="441ECE63" w:rsidR="00764F12" w:rsidRPr="00613088" w:rsidRDefault="00764F12" w:rsidP="00764F12">
      <w:pPr>
        <w:spacing w:after="0"/>
        <w:ind w:firstLine="567"/>
        <w:rPr>
          <w:szCs w:val="24"/>
        </w:rPr>
      </w:pPr>
      <w:r w:rsidRPr="00613088">
        <w:rPr>
          <w:i/>
          <w:szCs w:val="24"/>
        </w:rPr>
        <w:t xml:space="preserve">Ministerstvo školství, mládeže a tělovýchovy podle § 36 odst. 2 zákona č. 111/1998 </w:t>
      </w:r>
      <w:r w:rsidRPr="00613088">
        <w:rPr>
          <w:i/>
          <w:szCs w:val="24"/>
        </w:rPr>
        <w:br/>
        <w:t>Sb., o vysokých školách a o změně a doplnění dalších zákonů (zákon o vysokých školách), registrovalo dne …… 20</w:t>
      </w:r>
      <w:r w:rsidR="00B93953">
        <w:rPr>
          <w:i/>
          <w:szCs w:val="24"/>
        </w:rPr>
        <w:t>22</w:t>
      </w:r>
      <w:r w:rsidRPr="00613088">
        <w:rPr>
          <w:i/>
          <w:szCs w:val="24"/>
        </w:rPr>
        <w:t xml:space="preserve"> pod čj. ……. změny </w:t>
      </w:r>
      <w:r>
        <w:rPr>
          <w:i/>
          <w:szCs w:val="24"/>
        </w:rPr>
        <w:t>Jednacího řádu Akademického senátu</w:t>
      </w:r>
      <w:r w:rsidRPr="00613088">
        <w:rPr>
          <w:i/>
          <w:szCs w:val="24"/>
        </w:rPr>
        <w:t xml:space="preserve"> Univerzity Tomáše Bati ve Zlíně. </w:t>
      </w:r>
    </w:p>
    <w:p w14:paraId="57D0A024" w14:textId="77777777" w:rsidR="00764F12" w:rsidRPr="00613088" w:rsidRDefault="00764F12" w:rsidP="00764F12">
      <w:pPr>
        <w:spacing w:before="120"/>
        <w:ind w:firstLine="708"/>
        <w:rPr>
          <w:i/>
          <w:szCs w:val="24"/>
        </w:rPr>
      </w:pPr>
      <w:r w:rsidRPr="00613088">
        <w:rPr>
          <w:i/>
          <w:vanish/>
          <w:szCs w:val="24"/>
        </w:rPr>
        <w:t xml:space="preserve"> </w:t>
      </w:r>
      <w:r w:rsidRPr="00613088">
        <w:rPr>
          <w:i/>
          <w:szCs w:val="24"/>
        </w:rPr>
        <w:t xml:space="preserve"> </w:t>
      </w:r>
    </w:p>
    <w:p w14:paraId="799C5E77" w14:textId="77777777" w:rsidR="00764F12" w:rsidRPr="00613088" w:rsidRDefault="00764F12" w:rsidP="00764F12">
      <w:pPr>
        <w:ind w:left="3540"/>
        <w:rPr>
          <w:i/>
          <w:szCs w:val="24"/>
        </w:rPr>
      </w:pPr>
      <w:r w:rsidRPr="00613088">
        <w:rPr>
          <w:i/>
          <w:szCs w:val="24"/>
        </w:rPr>
        <w:t xml:space="preserve">    ……………………………..</w:t>
      </w:r>
    </w:p>
    <w:p w14:paraId="7EE0EFD1" w14:textId="77777777" w:rsidR="00764F12" w:rsidRPr="00613088" w:rsidRDefault="00764F12" w:rsidP="00764F12">
      <w:pPr>
        <w:spacing w:after="0"/>
        <w:jc w:val="center"/>
        <w:rPr>
          <w:i/>
          <w:szCs w:val="24"/>
        </w:rPr>
      </w:pPr>
      <w:r w:rsidRPr="00613088">
        <w:rPr>
          <w:i/>
          <w:szCs w:val="24"/>
        </w:rPr>
        <w:t xml:space="preserve">   </w:t>
      </w:r>
      <w:r w:rsidRPr="00613088">
        <w:rPr>
          <w:i/>
          <w:szCs w:val="24"/>
        </w:rPr>
        <w:tab/>
      </w:r>
      <w:r w:rsidRPr="00613088">
        <w:rPr>
          <w:i/>
          <w:szCs w:val="24"/>
        </w:rPr>
        <w:tab/>
        <w:t xml:space="preserve">Mgr. Karolína </w:t>
      </w:r>
      <w:proofErr w:type="spellStart"/>
      <w:r w:rsidRPr="00613088">
        <w:rPr>
          <w:i/>
          <w:szCs w:val="24"/>
        </w:rPr>
        <w:t>Gondková</w:t>
      </w:r>
      <w:proofErr w:type="spellEnd"/>
    </w:p>
    <w:p w14:paraId="165D170B" w14:textId="77777777" w:rsidR="00764F12" w:rsidRPr="00613088" w:rsidRDefault="00764F12" w:rsidP="00764F12">
      <w:pPr>
        <w:ind w:left="708" w:firstLine="708"/>
        <w:jc w:val="center"/>
        <w:rPr>
          <w:i/>
          <w:szCs w:val="24"/>
        </w:rPr>
      </w:pPr>
      <w:r w:rsidRPr="00613088">
        <w:rPr>
          <w:i/>
          <w:szCs w:val="24"/>
        </w:rPr>
        <w:t xml:space="preserve">ředitelka odboru vysokých škol           </w:t>
      </w:r>
    </w:p>
    <w:p w14:paraId="064C2D37" w14:textId="3B225115" w:rsidR="00764F12" w:rsidRPr="00B93953" w:rsidRDefault="00764F12" w:rsidP="00764F12">
      <w:pPr>
        <w:pStyle w:val="Zhlav"/>
        <w:rPr>
          <w:rFonts w:ascii="Times New Roman" w:hAnsi="Times New Roman" w:cs="Times New Roman"/>
          <w:i/>
          <w:sz w:val="24"/>
          <w:szCs w:val="24"/>
        </w:rPr>
      </w:pPr>
      <w:r w:rsidRPr="00613088"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E1E0C78" wp14:editId="71D14583">
                <wp:simplePos x="0" y="0"/>
                <wp:positionH relativeFrom="column">
                  <wp:posOffset>15240</wp:posOffset>
                </wp:positionH>
                <wp:positionV relativeFrom="paragraph">
                  <wp:posOffset>67310</wp:posOffset>
                </wp:positionV>
                <wp:extent cx="5761355" cy="635"/>
                <wp:effectExtent l="0" t="0" r="0" b="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135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2F565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.3pt" to="454.8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" o:allowincell="f" strokeweight=".25pt"/>
            </w:pict>
          </mc:Fallback>
        </mc:AlternateContent>
      </w:r>
    </w:p>
    <w:p w14:paraId="336F4104" w14:textId="77777777" w:rsidR="00764F12" w:rsidRDefault="00764F12" w:rsidP="00764F12">
      <w:pPr>
        <w:pStyle w:val="Zhlav"/>
      </w:pPr>
    </w:p>
    <w:p w14:paraId="7DB2911D" w14:textId="11386A95" w:rsidR="00613088" w:rsidRDefault="00613088" w:rsidP="00613088">
      <w:pPr>
        <w:pStyle w:val="Nadpis1"/>
        <w:spacing w:after="60"/>
        <w:jc w:val="center"/>
        <w:rPr>
          <w:bCs/>
          <w:caps/>
          <w:sz w:val="32"/>
        </w:rPr>
      </w:pPr>
      <w:r>
        <w:rPr>
          <w:bCs/>
          <w:caps/>
          <w:sz w:val="32"/>
        </w:rPr>
        <w:t>I</w:t>
      </w:r>
      <w:r w:rsidRPr="002F2F6D">
        <w:rPr>
          <w:bCs/>
          <w:caps/>
          <w:sz w:val="32"/>
        </w:rPr>
        <w:t>.</w:t>
      </w:r>
    </w:p>
    <w:p w14:paraId="6EA0B1CD" w14:textId="77777777" w:rsidR="00613088" w:rsidRDefault="00613088" w:rsidP="00613088">
      <w:pPr>
        <w:jc w:val="center"/>
        <w:rPr>
          <w:b/>
          <w:bCs/>
          <w:caps/>
          <w:sz w:val="32"/>
        </w:rPr>
      </w:pPr>
      <w:r>
        <w:rPr>
          <w:b/>
          <w:bCs/>
          <w:caps/>
          <w:sz w:val="32"/>
        </w:rPr>
        <w:t xml:space="preserve">ZMĚNY </w:t>
      </w:r>
    </w:p>
    <w:p w14:paraId="6342C95C" w14:textId="2E8D705E" w:rsidR="00F675BE" w:rsidRPr="00B93953" w:rsidRDefault="00613088" w:rsidP="00B93953">
      <w:pPr>
        <w:spacing w:after="360"/>
        <w:jc w:val="center"/>
        <w:rPr>
          <w:b/>
          <w:bCs/>
          <w:caps/>
          <w:sz w:val="32"/>
        </w:rPr>
      </w:pPr>
      <w:r>
        <w:rPr>
          <w:b/>
          <w:bCs/>
          <w:caps/>
          <w:sz w:val="32"/>
        </w:rPr>
        <w:t>jednacího řádu Akademického senátu Univerzity Tomáše Bati ve Zlíně</w:t>
      </w:r>
    </w:p>
    <w:p w14:paraId="4E8BFE96" w14:textId="429EDAF5" w:rsidR="00613088" w:rsidRDefault="00613088" w:rsidP="00613088">
      <w:pPr>
        <w:pStyle w:val="Normln2"/>
        <w:spacing w:before="120"/>
      </w:pPr>
      <w:r>
        <w:t>Článek 1</w:t>
      </w:r>
    </w:p>
    <w:p w14:paraId="01147EEF" w14:textId="5C6627D2" w:rsidR="00613088" w:rsidRDefault="00B34AF3" w:rsidP="00E41B63">
      <w:pPr>
        <w:rPr>
          <w:szCs w:val="24"/>
        </w:rPr>
      </w:pPr>
      <w:r>
        <w:rPr>
          <w:szCs w:val="24"/>
        </w:rPr>
        <w:t>Jednací řád Akademického senátu</w:t>
      </w:r>
      <w:r w:rsidR="00613088">
        <w:rPr>
          <w:szCs w:val="24"/>
        </w:rPr>
        <w:t xml:space="preserve"> </w:t>
      </w:r>
      <w:r w:rsidR="00613088" w:rsidRPr="00B33134">
        <w:rPr>
          <w:szCs w:val="24"/>
        </w:rPr>
        <w:t>Univerzit</w:t>
      </w:r>
      <w:r w:rsidR="00613088">
        <w:rPr>
          <w:szCs w:val="24"/>
        </w:rPr>
        <w:t>y Tomáše Bati ve Zlíně se mění takto:</w:t>
      </w:r>
    </w:p>
    <w:p w14:paraId="2D449DAE" w14:textId="1FFC3ED5" w:rsidR="007C39C2" w:rsidRDefault="007C39C2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1 se na konci textu odstavce doplňuje text „</w:t>
      </w:r>
      <w:r w:rsidRPr="00D973E2">
        <w:rPr>
          <w:szCs w:val="24"/>
        </w:rPr>
        <w:t xml:space="preserve">a způsob </w:t>
      </w:r>
      <w:r>
        <w:rPr>
          <w:szCs w:val="24"/>
        </w:rPr>
        <w:t>návrhu</w:t>
      </w:r>
      <w:r w:rsidRPr="00D973E2">
        <w:rPr>
          <w:szCs w:val="24"/>
        </w:rPr>
        <w:t xml:space="preserve"> kandidátů na členy Rady pro vnitřní hodnocení UTB za AS UTB</w:t>
      </w:r>
      <w:r>
        <w:rPr>
          <w:szCs w:val="24"/>
        </w:rPr>
        <w:t>“.</w:t>
      </w:r>
    </w:p>
    <w:p w14:paraId="2B033471" w14:textId="266C7EF0" w:rsidR="007C39C2" w:rsidRDefault="007C39C2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3 odst. 4 </w:t>
      </w:r>
      <w:r w:rsidR="00B843F5">
        <w:rPr>
          <w:szCs w:val="24"/>
        </w:rPr>
        <w:t xml:space="preserve">se na konci písmene </w:t>
      </w:r>
      <w:r>
        <w:rPr>
          <w:szCs w:val="24"/>
        </w:rPr>
        <w:t xml:space="preserve">c) </w:t>
      </w:r>
      <w:r w:rsidR="00B843F5">
        <w:rPr>
          <w:szCs w:val="24"/>
        </w:rPr>
        <w:t>tečka nahrazuje čárkou</w:t>
      </w:r>
      <w:r>
        <w:rPr>
          <w:szCs w:val="24"/>
        </w:rPr>
        <w:t>.</w:t>
      </w:r>
    </w:p>
    <w:p w14:paraId="05F0E66C" w14:textId="3B9F97E6" w:rsidR="00B843F5" w:rsidRDefault="00B843F5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3 odst. 4 se na konci písmene d) doplňuje čárka.</w:t>
      </w:r>
    </w:p>
    <w:p w14:paraId="4DA73087" w14:textId="46214531" w:rsidR="00D65285" w:rsidRPr="0030087C" w:rsidRDefault="007C39C2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</w:t>
      </w:r>
      <w:r w:rsidR="00BF08C3">
        <w:rPr>
          <w:szCs w:val="24"/>
        </w:rPr>
        <w:t xml:space="preserve">4 odst. 3 větě první </w:t>
      </w:r>
      <w:r w:rsidR="005308B3">
        <w:rPr>
          <w:szCs w:val="24"/>
        </w:rPr>
        <w:t>se</w:t>
      </w:r>
      <w:r w:rsidR="0030087C">
        <w:rPr>
          <w:szCs w:val="24"/>
        </w:rPr>
        <w:t xml:space="preserve"> </w:t>
      </w:r>
      <w:r w:rsidR="00BF08C3">
        <w:rPr>
          <w:szCs w:val="24"/>
        </w:rPr>
        <w:t>slovo „zástupcem“ nahrazuje slovy „</w:t>
      </w:r>
      <w:r w:rsidR="00BF08C3">
        <w:t xml:space="preserve">akademickým pracovníkem a minimálně jedním studentem“. </w:t>
      </w:r>
    </w:p>
    <w:p w14:paraId="131EF297" w14:textId="43B17271" w:rsidR="0030087C" w:rsidRPr="00D65285" w:rsidRDefault="0030087C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4 odst. 3 se věta druhá zrušuje.</w:t>
      </w:r>
    </w:p>
    <w:p w14:paraId="590814A5" w14:textId="62C81A89" w:rsidR="00BF08C3" w:rsidRPr="00BF08C3" w:rsidRDefault="00BF08C3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t>V čl. 4 se za odstavec 4 vkládá nový odstavec 5, který zní:</w:t>
      </w:r>
    </w:p>
    <w:p w14:paraId="31AEE897" w14:textId="1A8B427B" w:rsidR="00BF08C3" w:rsidRDefault="00AD306B" w:rsidP="00AD306B">
      <w:pPr>
        <w:pStyle w:val="Normln3"/>
        <w:ind w:left="426"/>
      </w:pPr>
      <w:r>
        <w:rPr>
          <w:szCs w:val="24"/>
        </w:rPr>
        <w:t>„</w:t>
      </w:r>
      <w:r w:rsidR="00C76F3E">
        <w:rPr>
          <w:szCs w:val="24"/>
        </w:rPr>
        <w:t xml:space="preserve">(5) </w:t>
      </w:r>
      <w:r>
        <w:t>Zasedání komise svolává a řídí předseda příslušné komise.“.</w:t>
      </w:r>
    </w:p>
    <w:p w14:paraId="330735D5" w14:textId="71AD25AD" w:rsidR="00AD306B" w:rsidRDefault="00AD306B" w:rsidP="00D65285">
      <w:pPr>
        <w:pStyle w:val="Normln3"/>
        <w:ind w:left="426"/>
        <w:rPr>
          <w:szCs w:val="24"/>
        </w:rPr>
      </w:pPr>
      <w:r>
        <w:t xml:space="preserve">Dosavadní odstavce 5 až 8 se označují </w:t>
      </w:r>
      <w:r w:rsidR="00C76F3E">
        <w:t xml:space="preserve">jako odstavce </w:t>
      </w:r>
      <w:r>
        <w:t>6 až 9.</w:t>
      </w:r>
    </w:p>
    <w:p w14:paraId="59B5E314" w14:textId="2A62D9A7" w:rsidR="00860DFC" w:rsidRDefault="00E41B63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 čl. </w:t>
      </w:r>
      <w:r w:rsidR="001E259F">
        <w:rPr>
          <w:szCs w:val="24"/>
        </w:rPr>
        <w:t>11</w:t>
      </w:r>
      <w:r>
        <w:rPr>
          <w:szCs w:val="24"/>
        </w:rPr>
        <w:t xml:space="preserve"> odst. </w:t>
      </w:r>
      <w:r w:rsidR="00860DFC">
        <w:rPr>
          <w:szCs w:val="24"/>
        </w:rPr>
        <w:t>1</w:t>
      </w:r>
      <w:r>
        <w:rPr>
          <w:szCs w:val="24"/>
        </w:rPr>
        <w:t xml:space="preserve"> </w:t>
      </w:r>
      <w:r w:rsidR="001E259F">
        <w:rPr>
          <w:szCs w:val="24"/>
        </w:rPr>
        <w:t xml:space="preserve">větě </w:t>
      </w:r>
      <w:r w:rsidR="00860DFC">
        <w:rPr>
          <w:szCs w:val="24"/>
        </w:rPr>
        <w:t>první se za slovo „usnáší“ vkládá slovo „zpravidla“.</w:t>
      </w:r>
    </w:p>
    <w:p w14:paraId="406BC1FE" w14:textId="48E14E16" w:rsidR="00E41B63" w:rsidRDefault="00860DFC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11 odst. 7 větě první se slova „</w:t>
      </w:r>
      <w:r>
        <w:t>čl. 28 odst. 1“ nahrazují slovy „čl. 28 odst. 3“.</w:t>
      </w:r>
      <w:r w:rsidR="008B718D">
        <w:rPr>
          <w:szCs w:val="24"/>
        </w:rPr>
        <w:t xml:space="preserve"> </w:t>
      </w:r>
    </w:p>
    <w:p w14:paraId="005F836C" w14:textId="77777777" w:rsidR="00067245" w:rsidRDefault="005308B3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12 odst. 1 větě třetí se za slovo „skrutátoři“ vkládají slova „, kteří jsou“.</w:t>
      </w:r>
      <w:r w:rsidR="00485665">
        <w:rPr>
          <w:szCs w:val="24"/>
        </w:rPr>
        <w:t xml:space="preserve"> </w:t>
      </w:r>
    </w:p>
    <w:p w14:paraId="067D7312" w14:textId="0568468B" w:rsidR="00AD306B" w:rsidRDefault="00067245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12 odst. 1 větě třetí se slovo „a“ nahrazuje slovem „nebo“. </w:t>
      </w:r>
    </w:p>
    <w:p w14:paraId="3B8799A9" w14:textId="728E8C77" w:rsidR="005308B3" w:rsidRPr="005308B3" w:rsidRDefault="005308B3" w:rsidP="005308B3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13 odst. 1 </w:t>
      </w:r>
      <w:r w:rsidR="00067245">
        <w:rPr>
          <w:szCs w:val="24"/>
        </w:rPr>
        <w:t xml:space="preserve">větě druhé </w:t>
      </w:r>
      <w:r>
        <w:rPr>
          <w:szCs w:val="24"/>
        </w:rPr>
        <w:t>se slovo „mimořádného“ nahrazuje slovem „on-line“.</w:t>
      </w:r>
    </w:p>
    <w:p w14:paraId="07531A5A" w14:textId="5E450CAB" w:rsidR="00DE13F4" w:rsidRDefault="00DE13F4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13 odst. 7</w:t>
      </w:r>
      <w:r w:rsidR="00574422">
        <w:rPr>
          <w:szCs w:val="24"/>
        </w:rPr>
        <w:t xml:space="preserve"> </w:t>
      </w:r>
      <w:r w:rsidR="00C879D8">
        <w:rPr>
          <w:szCs w:val="24"/>
        </w:rPr>
        <w:t>větě druhé se slova „písm. a) a písm. h)“ nahrazují slovy „</w:t>
      </w:r>
      <w:r w:rsidR="00574422">
        <w:rPr>
          <w:szCs w:val="24"/>
        </w:rPr>
        <w:t>písm.</w:t>
      </w:r>
      <w:r w:rsidR="000752F3">
        <w:rPr>
          <w:szCs w:val="24"/>
        </w:rPr>
        <w:t xml:space="preserve"> a) a h)</w:t>
      </w:r>
      <w:r w:rsidR="00574422">
        <w:rPr>
          <w:szCs w:val="24"/>
        </w:rPr>
        <w:t>“</w:t>
      </w:r>
      <w:r w:rsidR="000752F3">
        <w:rPr>
          <w:szCs w:val="24"/>
        </w:rPr>
        <w:t>.</w:t>
      </w:r>
    </w:p>
    <w:p w14:paraId="0A587B3F" w14:textId="5C74BF80" w:rsidR="00EB6515" w:rsidRDefault="005973D0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>V čl. 16 odst. 2</w:t>
      </w:r>
      <w:r w:rsidR="00EB6515">
        <w:rPr>
          <w:szCs w:val="24"/>
        </w:rPr>
        <w:t xml:space="preserve"> větě </w:t>
      </w:r>
      <w:r w:rsidR="00C879D8">
        <w:rPr>
          <w:szCs w:val="24"/>
        </w:rPr>
        <w:t xml:space="preserve">první se </w:t>
      </w:r>
      <w:r w:rsidR="00EB6515">
        <w:rPr>
          <w:szCs w:val="24"/>
        </w:rPr>
        <w:t>slovo „místopředsedou“ nahrazuje slovem „místopředsedy“.</w:t>
      </w:r>
    </w:p>
    <w:p w14:paraId="0C74740D" w14:textId="354DB05A" w:rsidR="00B04FF0" w:rsidRDefault="00B04FF0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16 odst. 7 větě </w:t>
      </w:r>
      <w:r w:rsidR="00C879D8">
        <w:rPr>
          <w:szCs w:val="24"/>
        </w:rPr>
        <w:t xml:space="preserve">třetí se slova </w:t>
      </w:r>
      <w:r>
        <w:rPr>
          <w:szCs w:val="24"/>
        </w:rPr>
        <w:t xml:space="preserve">„v archívu“ </w:t>
      </w:r>
      <w:r w:rsidR="00C879D8">
        <w:rPr>
          <w:szCs w:val="24"/>
        </w:rPr>
        <w:t xml:space="preserve">nahrazují slovy </w:t>
      </w:r>
      <w:r>
        <w:rPr>
          <w:szCs w:val="24"/>
        </w:rPr>
        <w:t>„ve spisovně“</w:t>
      </w:r>
      <w:r w:rsidR="00747FA1">
        <w:rPr>
          <w:szCs w:val="24"/>
        </w:rPr>
        <w:t>.</w:t>
      </w:r>
    </w:p>
    <w:p w14:paraId="131EFE26" w14:textId="5FC21A52" w:rsidR="008B718D" w:rsidRPr="008B718D" w:rsidRDefault="008B718D" w:rsidP="00B04FF0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18 odst. 1 </w:t>
      </w:r>
      <w:r w:rsidR="000752F3">
        <w:rPr>
          <w:szCs w:val="24"/>
        </w:rPr>
        <w:t xml:space="preserve">větě </w:t>
      </w:r>
      <w:r w:rsidR="00C879D8">
        <w:rPr>
          <w:szCs w:val="24"/>
        </w:rPr>
        <w:t xml:space="preserve">první se </w:t>
      </w:r>
      <w:r w:rsidR="000752F3">
        <w:rPr>
          <w:szCs w:val="24"/>
        </w:rPr>
        <w:t xml:space="preserve">slovo „čtyř“ nahrazuje slovem „tří“. </w:t>
      </w:r>
    </w:p>
    <w:p w14:paraId="0B2C6EAF" w14:textId="7285A53F" w:rsidR="00F675BE" w:rsidRPr="00B6553E" w:rsidRDefault="008B718D" w:rsidP="00B93953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rPr>
          <w:szCs w:val="24"/>
        </w:rPr>
        <w:t xml:space="preserve">V čl. </w:t>
      </w:r>
      <w:r w:rsidRPr="00747FA1">
        <w:rPr>
          <w:szCs w:val="24"/>
        </w:rPr>
        <w:t>20 odst. 1</w:t>
      </w:r>
      <w:r w:rsidR="00747FA1" w:rsidRPr="00747FA1">
        <w:rPr>
          <w:szCs w:val="24"/>
        </w:rPr>
        <w:t xml:space="preserve"> se za </w:t>
      </w:r>
      <w:r w:rsidR="00C879D8">
        <w:rPr>
          <w:szCs w:val="24"/>
        </w:rPr>
        <w:t>slova „</w:t>
      </w:r>
      <w:r w:rsidR="00C879D8" w:rsidRPr="009745E6">
        <w:t>§ 9</w:t>
      </w:r>
      <w:r w:rsidR="00C879D8">
        <w:t> </w:t>
      </w:r>
      <w:r w:rsidR="00C879D8" w:rsidRPr="009745E6">
        <w:t>odst. 1</w:t>
      </w:r>
      <w:r w:rsidR="00C879D8">
        <w:t> </w:t>
      </w:r>
      <w:r w:rsidR="00C879D8" w:rsidRPr="009745E6">
        <w:t>písm. h) zákona</w:t>
      </w:r>
      <w:r w:rsidR="00C879D8">
        <w:t xml:space="preserve">“ vkládají slova „a návrhy podle </w:t>
      </w:r>
      <w:r w:rsidR="00C879D8">
        <w:br/>
        <w:t xml:space="preserve">čl. 28 odst. </w:t>
      </w:r>
      <w:r w:rsidR="009907B0">
        <w:t>3</w:t>
      </w:r>
      <w:r w:rsidR="00C879D8">
        <w:t xml:space="preserve"> a </w:t>
      </w:r>
      <w:r w:rsidR="009907B0">
        <w:t>4</w:t>
      </w:r>
      <w:r w:rsidR="00C879D8">
        <w:t xml:space="preserve"> statutu“.</w:t>
      </w:r>
      <w:r w:rsidR="00C879D8" w:rsidRPr="009745E6">
        <w:t xml:space="preserve"> </w:t>
      </w:r>
    </w:p>
    <w:p w14:paraId="349C03CE" w14:textId="0076EE48" w:rsidR="00B6553E" w:rsidRPr="00604B0A" w:rsidRDefault="00B6553E" w:rsidP="00B93953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lastRenderedPageBreak/>
        <w:t xml:space="preserve">V čl. 20 odst. 2 se na konci textu písmene a) doplňují slova „a u návrhů podle čl. 28 </w:t>
      </w:r>
      <w:r w:rsidR="000E572C">
        <w:br/>
      </w:r>
      <w:r>
        <w:t xml:space="preserve">odst. </w:t>
      </w:r>
      <w:r w:rsidR="008F7288">
        <w:t>3</w:t>
      </w:r>
      <w:r>
        <w:t xml:space="preserve"> a </w:t>
      </w:r>
      <w:r w:rsidR="008F7288">
        <w:t>4</w:t>
      </w:r>
      <w:r>
        <w:t xml:space="preserve"> statutu“.</w:t>
      </w:r>
    </w:p>
    <w:p w14:paraId="24F838BD" w14:textId="2B4E91C8" w:rsidR="004A4F2A" w:rsidRPr="004A4F2A" w:rsidRDefault="004A4F2A" w:rsidP="00620E44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t>V příloze č. 2 čl. 2 odst. 2 větě první se slova „na návrh akademických senátů jednotlivých fakult“ nahrazují slovy „</w:t>
      </w:r>
      <w:r w:rsidRPr="007F7E03">
        <w:t>, do níž na výzvu předsedy AS UTB navrhne po jednom zástupci</w:t>
      </w:r>
      <w:r>
        <w:t xml:space="preserve"> akademický senát každé fakulty“.</w:t>
      </w:r>
    </w:p>
    <w:p w14:paraId="11FF8170" w14:textId="2AAF5FBA" w:rsidR="00620E44" w:rsidRPr="003E7A62" w:rsidRDefault="00620E44" w:rsidP="00620E44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>
        <w:t>V příloze č. 2 čl. 3 odst. 2 písm. a) se slovo „věk, “ zrušuje.</w:t>
      </w:r>
    </w:p>
    <w:p w14:paraId="12156FF2" w14:textId="77777777" w:rsidR="00620E44" w:rsidRDefault="00620E44" w:rsidP="00620E44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 w:rsidRPr="003E7A62">
        <w:rPr>
          <w:szCs w:val="24"/>
        </w:rPr>
        <w:t>V příloze č. 2 čl. 3 odst. 3 se slova „jména kandidátů v abecedním pořadí“ nahrazují slovy „</w:t>
      </w:r>
      <w:bookmarkStart w:id="0" w:name="_Hlk94865721"/>
      <w:r w:rsidRPr="003E7A62">
        <w:rPr>
          <w:szCs w:val="24"/>
        </w:rPr>
        <w:t>údaje o kandidátech uvedené v odstavci 2 písm. a) v abecedním pořadí podle příjmení</w:t>
      </w:r>
      <w:bookmarkEnd w:id="0"/>
      <w:r w:rsidRPr="003E7A62">
        <w:rPr>
          <w:szCs w:val="24"/>
        </w:rPr>
        <w:t xml:space="preserve">“. </w:t>
      </w:r>
    </w:p>
    <w:p w14:paraId="5B744A9D" w14:textId="77777777" w:rsidR="00620E44" w:rsidRPr="00D03A71" w:rsidRDefault="00620E44" w:rsidP="00620E44">
      <w:pPr>
        <w:pStyle w:val="Normln3"/>
        <w:numPr>
          <w:ilvl w:val="0"/>
          <w:numId w:val="1"/>
        </w:numPr>
        <w:ind w:left="426" w:hanging="426"/>
        <w:rPr>
          <w:szCs w:val="24"/>
        </w:rPr>
      </w:pPr>
      <w:r w:rsidRPr="00D03A71">
        <w:rPr>
          <w:szCs w:val="24"/>
        </w:rPr>
        <w:t>V příloze č. 2 čl. 10 odst. 1 se slova „řádného zasedání AS UTB, na kterém proběhla volba kandidáta na jmenování rektorem</w:t>
      </w:r>
      <w:r>
        <w:rPr>
          <w:szCs w:val="24"/>
        </w:rPr>
        <w:t>,</w:t>
      </w:r>
      <w:r w:rsidRPr="00D03A71">
        <w:rPr>
          <w:szCs w:val="24"/>
        </w:rPr>
        <w:t>“ nahrazují slovy „volby kandidáta na jmenování rektorem</w:t>
      </w:r>
      <w:r>
        <w:rPr>
          <w:szCs w:val="24"/>
        </w:rPr>
        <w:t>“.</w:t>
      </w:r>
    </w:p>
    <w:p w14:paraId="02E76583" w14:textId="5E28625F" w:rsidR="003A4109" w:rsidRPr="009745E6" w:rsidRDefault="003A4109" w:rsidP="003A4109"/>
    <w:p w14:paraId="0F3E2781" w14:textId="70731D00" w:rsidR="00B34AF3" w:rsidRPr="005B4216" w:rsidRDefault="00B34AF3" w:rsidP="00B34AF3">
      <w:pPr>
        <w:pStyle w:val="Normln1"/>
        <w:spacing w:after="120"/>
      </w:pPr>
      <w:r w:rsidRPr="005B4216">
        <w:t>Článek 2</w:t>
      </w:r>
    </w:p>
    <w:p w14:paraId="5E7E2A0C" w14:textId="52B934BF" w:rsidR="00B34AF3" w:rsidRPr="00605099" w:rsidRDefault="00B34AF3" w:rsidP="00B34AF3">
      <w:r>
        <w:t>1. Tyto změny</w:t>
      </w:r>
      <w:r w:rsidRPr="00605099">
        <w:t xml:space="preserve"> </w:t>
      </w:r>
      <w:r>
        <w:t xml:space="preserve">Jednacího řádu Akademického senátu </w:t>
      </w:r>
      <w:r w:rsidRPr="00605099">
        <w:t>Univ</w:t>
      </w:r>
      <w:r>
        <w:t>erzity Tomáše Bati ve Zlíně byly schváleny</w:t>
      </w:r>
      <w:r w:rsidRPr="00605099">
        <w:t xml:space="preserve"> podle § 9 odst. 1 písm.</w:t>
      </w:r>
      <w:r>
        <w:t> </w:t>
      </w:r>
      <w:r w:rsidRPr="00605099">
        <w:t xml:space="preserve">b) </w:t>
      </w:r>
      <w:r>
        <w:t xml:space="preserve">bodu </w:t>
      </w:r>
      <w:r w:rsidR="00C97920">
        <w:t>1</w:t>
      </w:r>
      <w:r>
        <w:t xml:space="preserve"> </w:t>
      </w:r>
      <w:r w:rsidRPr="00605099">
        <w:t>zákona č. 111/1998 Sb., o vysokých školách a</w:t>
      </w:r>
      <w:r w:rsidR="00365295">
        <w:t> </w:t>
      </w:r>
      <w:r w:rsidRPr="00605099">
        <w:t>o</w:t>
      </w:r>
      <w:r w:rsidR="00365295">
        <w:t> </w:t>
      </w:r>
      <w:r w:rsidRPr="00605099">
        <w:t>změně a doplnění dalších zákonů (zákon o vysokých školách), ve znění pozdějších předpisů, Akademickým senátem Univerzity Tomáše Bati ve Zlíně dne</w:t>
      </w:r>
      <w:r>
        <w:t xml:space="preserve"> </w:t>
      </w:r>
      <w:del w:id="1" w:author="Martin" w:date="2022-02-22T17:47:00Z">
        <w:r w:rsidRPr="00B93953" w:rsidDel="000D68FD">
          <w:delText xml:space="preserve">……. </w:delText>
        </w:r>
      </w:del>
      <w:ins w:id="2" w:author="Martin" w:date="2022-02-22T17:47:00Z">
        <w:r w:rsidR="000D68FD">
          <w:t>22. února</w:t>
        </w:r>
        <w:r w:rsidR="000D68FD" w:rsidRPr="00B93953">
          <w:t xml:space="preserve"> </w:t>
        </w:r>
      </w:ins>
      <w:r w:rsidRPr="00B93953">
        <w:t>20</w:t>
      </w:r>
      <w:r w:rsidR="00C97920" w:rsidRPr="00B93953">
        <w:t>2</w:t>
      </w:r>
      <w:r w:rsidR="00B93953" w:rsidRPr="00B93953">
        <w:t>2</w:t>
      </w:r>
      <w:r w:rsidRPr="00B93953">
        <w:t>.</w:t>
      </w:r>
    </w:p>
    <w:p w14:paraId="291FF251" w14:textId="54937D0A" w:rsidR="00B34AF3" w:rsidRDefault="00B34AF3" w:rsidP="00B34AF3">
      <w:r>
        <w:t>2. Tyto změny</w:t>
      </w:r>
      <w:r w:rsidRPr="00605099">
        <w:t xml:space="preserve"> </w:t>
      </w:r>
      <w:r w:rsidR="00C97920">
        <w:t xml:space="preserve">Jednacího řádu Akademického senátu </w:t>
      </w:r>
      <w:r w:rsidRPr="00605099">
        <w:t>Univerzi</w:t>
      </w:r>
      <w:r>
        <w:t>ty Tomáše Bati ve Zlíně nabývají</w:t>
      </w:r>
      <w:r w:rsidRPr="00605099">
        <w:t xml:space="preserve"> </w:t>
      </w:r>
      <w:r w:rsidR="00AF07C0">
        <w:t>platnosti</w:t>
      </w:r>
      <w:r w:rsidRPr="00605099">
        <w:t xml:space="preserve"> podle § 36 odst. 4 zákona o vysokých školách dnem</w:t>
      </w:r>
      <w:r w:rsidR="00C97920">
        <w:t xml:space="preserve"> </w:t>
      </w:r>
      <w:r w:rsidR="00287A57">
        <w:t xml:space="preserve">jejich </w:t>
      </w:r>
      <w:r w:rsidRPr="00605099">
        <w:t>registrace Ministerstvem školství, mládeže a tělovýchovy.</w:t>
      </w:r>
    </w:p>
    <w:p w14:paraId="499FCCBD" w14:textId="2E669361" w:rsidR="00B34AF3" w:rsidRDefault="00B34AF3" w:rsidP="00B34AF3">
      <w:r>
        <w:t>3. Tyto změny</w:t>
      </w:r>
      <w:r w:rsidRPr="00605099">
        <w:t xml:space="preserve"> </w:t>
      </w:r>
      <w:r w:rsidR="00C97920">
        <w:t xml:space="preserve">Jednacího řádu Akademického senátu </w:t>
      </w:r>
      <w:r w:rsidRPr="00605099">
        <w:t>Univerzity</w:t>
      </w:r>
      <w:r>
        <w:t xml:space="preserve"> Tomáše Bati ve Zlíně nabývají účinnosti</w:t>
      </w:r>
      <w:r w:rsidRPr="00605099">
        <w:t xml:space="preserve"> dne</w:t>
      </w:r>
      <w:r>
        <w:t xml:space="preserve">m </w:t>
      </w:r>
      <w:r w:rsidR="00287A57">
        <w:t xml:space="preserve">jejich </w:t>
      </w:r>
      <w:r>
        <w:t xml:space="preserve">registrace.  </w:t>
      </w:r>
    </w:p>
    <w:p w14:paraId="147BE7F9" w14:textId="77777777" w:rsidR="00B34AF3" w:rsidRDefault="00B34AF3" w:rsidP="00B34AF3"/>
    <w:p w14:paraId="707EF825" w14:textId="77777777" w:rsidR="00B34AF3" w:rsidRPr="009D4D37" w:rsidRDefault="00B34AF3" w:rsidP="00B34AF3"/>
    <w:p w14:paraId="5202A897" w14:textId="3D5AF4F5" w:rsidR="00B34AF3" w:rsidRPr="009D4D37" w:rsidRDefault="00B34AF3" w:rsidP="00B34AF3">
      <w:pPr>
        <w:pStyle w:val="Prosttext"/>
        <w:ind w:left="284" w:firstLine="0"/>
        <w:jc w:val="left"/>
        <w:outlineLvl w:val="0"/>
        <w:rPr>
          <w:rFonts w:ascii="Times New Roman" w:hAnsi="Times New Roman"/>
          <w:bCs/>
          <w:iCs/>
          <w:sz w:val="24"/>
        </w:rPr>
      </w:pPr>
      <w:r w:rsidRPr="009D4D37">
        <w:rPr>
          <w:rFonts w:ascii="Times New Roman" w:hAnsi="Times New Roman"/>
          <w:bCs/>
          <w:iCs/>
          <w:sz w:val="24"/>
        </w:rPr>
        <w:t xml:space="preserve">  </w:t>
      </w:r>
      <w:r>
        <w:rPr>
          <w:rFonts w:ascii="Times New Roman" w:hAnsi="Times New Roman"/>
          <w:bCs/>
          <w:iCs/>
          <w:sz w:val="24"/>
        </w:rPr>
        <w:t>doc.</w:t>
      </w:r>
      <w:r w:rsidRPr="009D4D37">
        <w:rPr>
          <w:rFonts w:ascii="Times New Roman" w:hAnsi="Times New Roman"/>
          <w:bCs/>
          <w:iCs/>
          <w:sz w:val="24"/>
        </w:rPr>
        <w:t xml:space="preserve"> Ing.</w:t>
      </w:r>
      <w:r>
        <w:rPr>
          <w:rFonts w:ascii="Times New Roman" w:hAnsi="Times New Roman"/>
          <w:bCs/>
          <w:iCs/>
          <w:sz w:val="24"/>
        </w:rPr>
        <w:t xml:space="preserve"> Martin Sysel, Ph.D.</w:t>
      </w:r>
      <w:r w:rsidR="00EC75D6">
        <w:rPr>
          <w:rFonts w:ascii="Times New Roman" w:hAnsi="Times New Roman"/>
          <w:bCs/>
          <w:iCs/>
          <w:sz w:val="24"/>
        </w:rPr>
        <w:t>,</w:t>
      </w:r>
      <w:r>
        <w:rPr>
          <w:rFonts w:ascii="Times New Roman" w:hAnsi="Times New Roman"/>
          <w:bCs/>
          <w:iCs/>
          <w:sz w:val="24"/>
        </w:rPr>
        <w:t xml:space="preserve"> v. r.</w:t>
      </w:r>
      <w:r>
        <w:rPr>
          <w:rFonts w:ascii="Times New Roman" w:hAnsi="Times New Roman"/>
          <w:bCs/>
          <w:iCs/>
          <w:sz w:val="24"/>
        </w:rPr>
        <w:tab/>
      </w:r>
      <w:r>
        <w:rPr>
          <w:rFonts w:ascii="Times New Roman" w:hAnsi="Times New Roman"/>
          <w:bCs/>
          <w:iCs/>
          <w:sz w:val="24"/>
        </w:rPr>
        <w:tab/>
      </w:r>
      <w:r w:rsidRPr="009D4D37">
        <w:rPr>
          <w:rFonts w:ascii="Times New Roman" w:hAnsi="Times New Roman"/>
          <w:bCs/>
          <w:iCs/>
          <w:sz w:val="24"/>
        </w:rPr>
        <w:t>prof. Ing.</w:t>
      </w:r>
      <w:r>
        <w:rPr>
          <w:rFonts w:ascii="Times New Roman" w:hAnsi="Times New Roman"/>
          <w:bCs/>
          <w:iCs/>
          <w:sz w:val="24"/>
        </w:rPr>
        <w:t xml:space="preserve"> Vladimír Sedlařík, Ph.D.</w:t>
      </w:r>
      <w:r w:rsidR="00EC75D6">
        <w:rPr>
          <w:rFonts w:ascii="Times New Roman" w:hAnsi="Times New Roman"/>
          <w:bCs/>
          <w:iCs/>
          <w:sz w:val="24"/>
        </w:rPr>
        <w:t>,</w:t>
      </w:r>
      <w:r>
        <w:rPr>
          <w:rFonts w:ascii="Times New Roman" w:hAnsi="Times New Roman"/>
          <w:bCs/>
          <w:iCs/>
          <w:sz w:val="24"/>
        </w:rPr>
        <w:t xml:space="preserve"> v. r.</w:t>
      </w:r>
    </w:p>
    <w:p w14:paraId="404E19BC" w14:textId="694C0376" w:rsidR="00B34AF3" w:rsidRPr="00B93953" w:rsidRDefault="00B34AF3" w:rsidP="00B93953">
      <w:pPr>
        <w:pStyle w:val="Prosttext"/>
        <w:ind w:left="284" w:firstLine="0"/>
        <w:jc w:val="left"/>
        <w:outlineLvl w:val="0"/>
        <w:rPr>
          <w:rFonts w:ascii="Times New Roman" w:hAnsi="Times New Roman"/>
          <w:bCs/>
          <w:iCs/>
          <w:sz w:val="24"/>
        </w:rPr>
      </w:pPr>
      <w:r w:rsidRPr="009D4D37">
        <w:rPr>
          <w:rFonts w:ascii="Times New Roman" w:hAnsi="Times New Roman"/>
          <w:bCs/>
          <w:iCs/>
          <w:sz w:val="24"/>
        </w:rPr>
        <w:t>předsed</w:t>
      </w:r>
      <w:r>
        <w:rPr>
          <w:rFonts w:ascii="Times New Roman" w:hAnsi="Times New Roman"/>
          <w:bCs/>
          <w:iCs/>
          <w:sz w:val="24"/>
        </w:rPr>
        <w:t>a Akademického senátu UTB</w:t>
      </w:r>
      <w:r>
        <w:rPr>
          <w:rFonts w:ascii="Times New Roman" w:hAnsi="Times New Roman"/>
          <w:bCs/>
          <w:iCs/>
          <w:sz w:val="24"/>
        </w:rPr>
        <w:tab/>
      </w:r>
      <w:r>
        <w:rPr>
          <w:rFonts w:ascii="Times New Roman" w:hAnsi="Times New Roman"/>
          <w:bCs/>
          <w:iCs/>
          <w:sz w:val="24"/>
        </w:rPr>
        <w:tab/>
      </w:r>
      <w:r>
        <w:rPr>
          <w:rFonts w:ascii="Times New Roman" w:hAnsi="Times New Roman"/>
          <w:bCs/>
          <w:iCs/>
          <w:sz w:val="24"/>
        </w:rPr>
        <w:tab/>
      </w:r>
      <w:r>
        <w:rPr>
          <w:rFonts w:ascii="Times New Roman" w:hAnsi="Times New Roman"/>
          <w:bCs/>
          <w:iCs/>
          <w:sz w:val="24"/>
        </w:rPr>
        <w:tab/>
      </w:r>
      <w:r w:rsidRPr="009D4D37">
        <w:rPr>
          <w:rFonts w:ascii="Times New Roman" w:hAnsi="Times New Roman"/>
          <w:bCs/>
          <w:iCs/>
          <w:sz w:val="24"/>
        </w:rPr>
        <w:t>rektor UTB</w:t>
      </w:r>
    </w:p>
    <w:sectPr w:rsidR="00B34AF3" w:rsidRPr="00B93953" w:rsidSect="00764F12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C3676" w14:textId="77777777" w:rsidR="0051685A" w:rsidRDefault="0051685A" w:rsidP="00613088">
      <w:pPr>
        <w:spacing w:after="0"/>
      </w:pPr>
      <w:r>
        <w:separator/>
      </w:r>
    </w:p>
  </w:endnote>
  <w:endnote w:type="continuationSeparator" w:id="0">
    <w:p w14:paraId="08F374B6" w14:textId="77777777" w:rsidR="0051685A" w:rsidRDefault="0051685A" w:rsidP="006130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E16D4" w14:textId="77777777" w:rsidR="0051685A" w:rsidRDefault="0051685A" w:rsidP="00613088">
      <w:pPr>
        <w:spacing w:after="0"/>
      </w:pPr>
      <w:r>
        <w:separator/>
      </w:r>
    </w:p>
  </w:footnote>
  <w:footnote w:type="continuationSeparator" w:id="0">
    <w:p w14:paraId="25A06C34" w14:textId="77777777" w:rsidR="0051685A" w:rsidRDefault="0051685A" w:rsidP="006130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EA861" w14:textId="77777777" w:rsidR="00764F12" w:rsidRPr="00613088" w:rsidRDefault="00764F12" w:rsidP="00764F12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 w:rsidRPr="00613088">
      <w:rPr>
        <w:rFonts w:ascii="Times New Roman" w:hAnsi="Times New Roman" w:cs="Times New Roman"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4EE6C6E" wp14:editId="19C26D9D">
              <wp:simplePos x="0" y="0"/>
              <wp:positionH relativeFrom="column">
                <wp:posOffset>15240</wp:posOffset>
              </wp:positionH>
              <wp:positionV relativeFrom="paragraph">
                <wp:posOffset>189230</wp:posOffset>
              </wp:positionV>
              <wp:extent cx="5761355" cy="635"/>
              <wp:effectExtent l="0" t="0" r="0" b="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35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7FF244" id="Přímá spojnic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 w:rsidRPr="00613088">
      <w:rPr>
        <w:rFonts w:ascii="Times New Roman" w:hAnsi="Times New Roman" w:cs="Times New Roman"/>
        <w:i/>
        <w:sz w:val="20"/>
        <w:szCs w:val="20"/>
      </w:rPr>
      <w:t>Vnitřní předpisy Univerzity Tomáše Bati ve Zlíně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DDDD" w14:textId="77777777" w:rsidR="00764F12" w:rsidRPr="00613088" w:rsidRDefault="00764F12" w:rsidP="00764F12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 w:rsidRPr="00613088">
      <w:rPr>
        <w:rFonts w:ascii="Times New Roman" w:hAnsi="Times New Roman" w:cs="Times New Roman"/>
        <w:noProof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AD9802F" wp14:editId="75175EFE">
              <wp:simplePos x="0" y="0"/>
              <wp:positionH relativeFrom="column">
                <wp:posOffset>15240</wp:posOffset>
              </wp:positionH>
              <wp:positionV relativeFrom="paragraph">
                <wp:posOffset>189230</wp:posOffset>
              </wp:positionV>
              <wp:extent cx="5761355" cy="635"/>
              <wp:effectExtent l="0" t="0" r="0" b="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135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116111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 w:rsidRPr="00613088">
      <w:rPr>
        <w:rFonts w:ascii="Times New Roman" w:hAnsi="Times New Roman" w:cs="Times New Roman"/>
        <w:i/>
        <w:sz w:val="20"/>
        <w:szCs w:val="20"/>
      </w:rPr>
      <w:t>Vnitřní předpisy Univerzity Tomáše Bati ve Zlíně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149F"/>
    <w:multiLevelType w:val="hybridMultilevel"/>
    <w:tmpl w:val="467C8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13443"/>
    <w:multiLevelType w:val="hybridMultilevel"/>
    <w:tmpl w:val="71F2B2C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">
    <w15:presenceInfo w15:providerId="None" w15:userId="Mart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88"/>
    <w:rsid w:val="00047A76"/>
    <w:rsid w:val="00067245"/>
    <w:rsid w:val="000752F3"/>
    <w:rsid w:val="000D55BF"/>
    <w:rsid w:val="000D68FD"/>
    <w:rsid w:val="000E572C"/>
    <w:rsid w:val="001E259F"/>
    <w:rsid w:val="00282EA9"/>
    <w:rsid w:val="00286186"/>
    <w:rsid w:val="00287A57"/>
    <w:rsid w:val="002B39C0"/>
    <w:rsid w:val="002C0110"/>
    <w:rsid w:val="002C4737"/>
    <w:rsid w:val="0030087C"/>
    <w:rsid w:val="003479A8"/>
    <w:rsid w:val="003516A0"/>
    <w:rsid w:val="00365295"/>
    <w:rsid w:val="00375179"/>
    <w:rsid w:val="003A4109"/>
    <w:rsid w:val="003D1EDB"/>
    <w:rsid w:val="003E7A62"/>
    <w:rsid w:val="00412526"/>
    <w:rsid w:val="00485665"/>
    <w:rsid w:val="0049683D"/>
    <w:rsid w:val="004A4F2A"/>
    <w:rsid w:val="004C4FB0"/>
    <w:rsid w:val="004D011C"/>
    <w:rsid w:val="004E46B1"/>
    <w:rsid w:val="0051685A"/>
    <w:rsid w:val="005308B3"/>
    <w:rsid w:val="00574422"/>
    <w:rsid w:val="005973D0"/>
    <w:rsid w:val="005B5E21"/>
    <w:rsid w:val="005F0618"/>
    <w:rsid w:val="00604B0A"/>
    <w:rsid w:val="00613088"/>
    <w:rsid w:val="00620E44"/>
    <w:rsid w:val="00747FA1"/>
    <w:rsid w:val="00764F12"/>
    <w:rsid w:val="007C39C2"/>
    <w:rsid w:val="007D0519"/>
    <w:rsid w:val="00806FBA"/>
    <w:rsid w:val="008314AE"/>
    <w:rsid w:val="008561FD"/>
    <w:rsid w:val="00860DFC"/>
    <w:rsid w:val="008B718D"/>
    <w:rsid w:val="008F7288"/>
    <w:rsid w:val="009344F5"/>
    <w:rsid w:val="00945373"/>
    <w:rsid w:val="009857D9"/>
    <w:rsid w:val="009907B0"/>
    <w:rsid w:val="009C5FC7"/>
    <w:rsid w:val="009E01E0"/>
    <w:rsid w:val="00A024EF"/>
    <w:rsid w:val="00AC6FF8"/>
    <w:rsid w:val="00AD306B"/>
    <w:rsid w:val="00AF07C0"/>
    <w:rsid w:val="00B04FF0"/>
    <w:rsid w:val="00B34AF3"/>
    <w:rsid w:val="00B63B89"/>
    <w:rsid w:val="00B6553E"/>
    <w:rsid w:val="00B843F5"/>
    <w:rsid w:val="00B93953"/>
    <w:rsid w:val="00BA4AC7"/>
    <w:rsid w:val="00BF08C3"/>
    <w:rsid w:val="00C57EAC"/>
    <w:rsid w:val="00C76F3E"/>
    <w:rsid w:val="00C879D8"/>
    <w:rsid w:val="00C97920"/>
    <w:rsid w:val="00CE5B0F"/>
    <w:rsid w:val="00D03A71"/>
    <w:rsid w:val="00D65285"/>
    <w:rsid w:val="00DE13F4"/>
    <w:rsid w:val="00E01E27"/>
    <w:rsid w:val="00E41B63"/>
    <w:rsid w:val="00EA3F87"/>
    <w:rsid w:val="00EB6515"/>
    <w:rsid w:val="00EC75D6"/>
    <w:rsid w:val="00F675BE"/>
    <w:rsid w:val="00F75AE4"/>
    <w:rsid w:val="00F9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3B27BAD"/>
  <w15:chartTrackingRefBased/>
  <w15:docId w15:val="{1C01DEA5-12A1-435F-8D57-A625E700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08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3088"/>
    <w:pPr>
      <w:keepNext/>
      <w:spacing w:after="0"/>
      <w:jc w:val="right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308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13088"/>
  </w:style>
  <w:style w:type="paragraph" w:styleId="Zpat">
    <w:name w:val="footer"/>
    <w:basedOn w:val="Normln"/>
    <w:link w:val="ZpatChar"/>
    <w:uiPriority w:val="99"/>
    <w:unhideWhenUsed/>
    <w:rsid w:val="0061308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13088"/>
  </w:style>
  <w:style w:type="character" w:customStyle="1" w:styleId="Nadpis1Char">
    <w:name w:val="Nadpis 1 Char"/>
    <w:basedOn w:val="Standardnpsmoodstavce"/>
    <w:link w:val="Nadpis1"/>
    <w:rsid w:val="0061308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2">
    <w:name w:val="Normální 2"/>
    <w:basedOn w:val="Normln"/>
    <w:rsid w:val="00613088"/>
    <w:pPr>
      <w:jc w:val="center"/>
    </w:pPr>
    <w:rPr>
      <w:b/>
    </w:rPr>
  </w:style>
  <w:style w:type="paragraph" w:customStyle="1" w:styleId="Normln1">
    <w:name w:val="Normální 1"/>
    <w:basedOn w:val="Normln"/>
    <w:rsid w:val="00B34AF3"/>
    <w:pPr>
      <w:tabs>
        <w:tab w:val="left" w:pos="284"/>
      </w:tabs>
      <w:spacing w:before="240" w:after="0"/>
      <w:jc w:val="center"/>
    </w:pPr>
    <w:rPr>
      <w:b/>
    </w:rPr>
  </w:style>
  <w:style w:type="paragraph" w:styleId="Prosttext">
    <w:name w:val="Plain Text"/>
    <w:basedOn w:val="Normln"/>
    <w:link w:val="ProsttextChar"/>
    <w:rsid w:val="00B34AF3"/>
    <w:pPr>
      <w:ind w:firstLine="284"/>
    </w:pPr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rsid w:val="00B34AF3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Normln3">
    <w:name w:val="Normální 3"/>
    <w:basedOn w:val="Normln"/>
    <w:link w:val="Normln3Char1"/>
    <w:rsid w:val="00E41B63"/>
    <w:pPr>
      <w:spacing w:before="60"/>
    </w:pPr>
  </w:style>
  <w:style w:type="character" w:customStyle="1" w:styleId="Normln3Char1">
    <w:name w:val="Normální 3 Char1"/>
    <w:link w:val="Normln3"/>
    <w:rsid w:val="00E41B6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64F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4F1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4F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4F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4F1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0DF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0DFC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3A4109"/>
    <w:pPr>
      <w:ind w:left="720"/>
      <w:contextualSpacing/>
    </w:pPr>
  </w:style>
  <w:style w:type="paragraph" w:styleId="Revize">
    <w:name w:val="Revision"/>
    <w:hidden/>
    <w:uiPriority w:val="99"/>
    <w:semiHidden/>
    <w:rsid w:val="00620E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514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12</cp:revision>
  <cp:lastPrinted>2022-01-11T10:35:00Z</cp:lastPrinted>
  <dcterms:created xsi:type="dcterms:W3CDTF">2022-02-17T05:50:00Z</dcterms:created>
  <dcterms:modified xsi:type="dcterms:W3CDTF">2022-02-22T16:49:00Z</dcterms:modified>
</cp:coreProperties>
</file>